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2B68F" w14:textId="77777777" w:rsidR="00C37780" w:rsidRDefault="00C37780" w:rsidP="00C37780">
      <w:pPr>
        <w:pStyle w:val="Heading1"/>
        <w:jc w:val="center"/>
      </w:pPr>
      <w:r>
        <w:t>Operations Training Working Group (</w:t>
      </w:r>
      <w:r w:rsidR="0086661F">
        <w:t>“</w:t>
      </w:r>
      <w:r>
        <w:t>OTWG</w:t>
      </w:r>
      <w:r w:rsidR="0086661F">
        <w:t>”</w:t>
      </w:r>
      <w:r>
        <w:t>)</w:t>
      </w:r>
    </w:p>
    <w:p w14:paraId="27F25B86" w14:textId="77777777" w:rsidR="00C37780" w:rsidRDefault="00C37780" w:rsidP="00C37780">
      <w:pPr>
        <w:pStyle w:val="Heading3"/>
      </w:pPr>
      <w:r>
        <w:t>Scope</w:t>
      </w:r>
    </w:p>
    <w:p w14:paraId="2A470E4A" w14:textId="77777777" w:rsidR="00EA4DCC" w:rsidRPr="00EA4DCC" w:rsidRDefault="00EA4DCC" w:rsidP="00EA4DCC"/>
    <w:p w14:paraId="17ADF9C6" w14:textId="21B4A5BD" w:rsidR="00C37780" w:rsidRPr="001E128C" w:rsidRDefault="00EA4DCC" w:rsidP="00EA4DCC">
      <w:pPr>
        <w:jc w:val="center"/>
        <w:rPr>
          <w:sz w:val="26"/>
          <w:szCs w:val="26"/>
        </w:rPr>
      </w:pPr>
      <w:bookmarkStart w:id="0" w:name="_GoBack"/>
      <w:r w:rsidRPr="001E128C">
        <w:rPr>
          <w:sz w:val="26"/>
          <w:szCs w:val="26"/>
        </w:rPr>
        <w:t>ROS Approved (TBD)</w:t>
      </w:r>
      <w:bookmarkEnd w:id="0"/>
    </w:p>
    <w:p w14:paraId="0853EF75" w14:textId="77777777" w:rsidR="00C37780" w:rsidRDefault="00C37780" w:rsidP="00EA4DCC">
      <w:pPr>
        <w:jc w:val="center"/>
      </w:pPr>
    </w:p>
    <w:p w14:paraId="45F10A04" w14:textId="77777777" w:rsidR="00E460E4" w:rsidRPr="002313D4" w:rsidRDefault="00C37780" w:rsidP="00E460E4">
      <w:pPr>
        <w:rPr>
          <w:del w:id="1" w:author="OTWG" w:date="2020-02-10T10:14:00Z"/>
          <w:szCs w:val="24"/>
        </w:rPr>
      </w:pPr>
      <w:r>
        <w:t>The OTWG reports to the Reliability and Operations Subcommittee (</w:t>
      </w:r>
      <w:r w:rsidR="0086661F">
        <w:t>“</w:t>
      </w:r>
      <w:r>
        <w:t>ROS</w:t>
      </w:r>
      <w:r w:rsidR="0086661F">
        <w:t>”</w:t>
      </w:r>
      <w:r>
        <w:t>) and</w:t>
      </w:r>
      <w:del w:id="2" w:author="OTWG" w:date="2020-02-10T10:14:00Z">
        <w:r>
          <w:delText xml:space="preserve"> is responsible</w:delText>
        </w:r>
        <w:r w:rsidR="00E460E4">
          <w:delText xml:space="preserve"> </w:delText>
        </w:r>
        <w:r w:rsidR="00E460E4" w:rsidRPr="002313D4">
          <w:rPr>
            <w:szCs w:val="24"/>
          </w:rPr>
          <w:delText>for developing training topics and securing presenters for the Annual ERCOT Operators Training Seminar, discussing changes to the Annual ERCOT Black Start training, developing annual Severe Weather Drills</w:delText>
        </w:r>
        <w:r w:rsidR="0057160F">
          <w:rPr>
            <w:szCs w:val="24"/>
          </w:rPr>
          <w:delText xml:space="preserve"> and </w:delText>
        </w:r>
        <w:r w:rsidR="00E460E4" w:rsidRPr="002313D4">
          <w:rPr>
            <w:szCs w:val="24"/>
          </w:rPr>
          <w:delText>updatin</w:delText>
        </w:r>
        <w:r w:rsidR="0057160F">
          <w:rPr>
            <w:szCs w:val="24"/>
          </w:rPr>
          <w:delText xml:space="preserve">g the ERCOT Fundamentals Manual as necessary. </w:delText>
        </w:r>
        <w:r w:rsidR="006459A7">
          <w:rPr>
            <w:szCs w:val="24"/>
          </w:rPr>
          <w:delText>The ERCOT Fundamentals Exam Task Force will be a sub</w:delText>
        </w:r>
        <w:r w:rsidR="00755DB5">
          <w:rPr>
            <w:szCs w:val="24"/>
          </w:rPr>
          <w:delText>-group</w:delText>
        </w:r>
        <w:r w:rsidR="006459A7">
          <w:rPr>
            <w:szCs w:val="24"/>
          </w:rPr>
          <w:delText xml:space="preserve"> of </w:delText>
        </w:r>
        <w:r w:rsidR="00755DB5">
          <w:rPr>
            <w:szCs w:val="24"/>
          </w:rPr>
          <w:delText>the OTWG</w:delText>
        </w:r>
        <w:r w:rsidR="006459A7">
          <w:rPr>
            <w:szCs w:val="24"/>
          </w:rPr>
          <w:delText xml:space="preserve"> and will work with ERCOT to update ERCOT Certification </w:delText>
        </w:r>
        <w:r w:rsidR="0057160F">
          <w:rPr>
            <w:szCs w:val="24"/>
          </w:rPr>
          <w:delText xml:space="preserve">Exam questions as necessary to support updates of the ERCOT Fundamentals Manual.  </w:delText>
        </w:r>
      </w:del>
    </w:p>
    <w:p w14:paraId="4B1A07CE" w14:textId="77777777" w:rsidR="0057160F" w:rsidRDefault="0057160F" w:rsidP="00E460E4">
      <w:pPr>
        <w:rPr>
          <w:del w:id="3" w:author="OTWG" w:date="2020-02-10T10:14:00Z"/>
          <w:szCs w:val="24"/>
        </w:rPr>
      </w:pPr>
    </w:p>
    <w:p w14:paraId="17161CC5" w14:textId="6D7AD991" w:rsidR="003D6885" w:rsidRDefault="00E460E4" w:rsidP="005C138D">
      <w:pPr>
        <w:jc w:val="both"/>
      </w:pPr>
      <w:del w:id="4" w:author="OTWG" w:date="2020-02-10T10:14:00Z">
        <w:r w:rsidRPr="002313D4">
          <w:rPr>
            <w:szCs w:val="24"/>
          </w:rPr>
          <w:delText xml:space="preserve">The </w:delText>
        </w:r>
        <w:r>
          <w:rPr>
            <w:szCs w:val="24"/>
          </w:rPr>
          <w:delText>O</w:delText>
        </w:r>
        <w:r w:rsidRPr="002313D4">
          <w:rPr>
            <w:szCs w:val="24"/>
          </w:rPr>
          <w:delText>TWG</w:delText>
        </w:r>
      </w:del>
      <w:r w:rsidR="003D6885">
        <w:t>,</w:t>
      </w:r>
      <w:r w:rsidR="00C37780">
        <w:t xml:space="preserve"> </w:t>
      </w:r>
      <w:r w:rsidR="003D6885" w:rsidRPr="002313D4">
        <w:rPr>
          <w:szCs w:val="24"/>
        </w:rPr>
        <w:t>with input from the Operations Working Group (</w:t>
      </w:r>
      <w:r w:rsidR="003D6885">
        <w:rPr>
          <w:szCs w:val="24"/>
        </w:rPr>
        <w:t>“</w:t>
      </w:r>
      <w:r w:rsidR="003D6885" w:rsidRPr="002313D4">
        <w:rPr>
          <w:szCs w:val="24"/>
        </w:rPr>
        <w:t>OWG</w:t>
      </w:r>
      <w:r w:rsidR="003D6885">
        <w:rPr>
          <w:szCs w:val="24"/>
        </w:rPr>
        <w:t>”</w:t>
      </w:r>
      <w:r w:rsidR="003D6885" w:rsidRPr="002313D4">
        <w:rPr>
          <w:szCs w:val="24"/>
        </w:rPr>
        <w:t>)</w:t>
      </w:r>
      <w:r w:rsidR="003D6885">
        <w:rPr>
          <w:szCs w:val="24"/>
        </w:rPr>
        <w:t xml:space="preserve">, </w:t>
      </w:r>
      <w:del w:id="5" w:author="OTWG" w:date="2020-02-10T10:14:00Z">
        <w:r w:rsidRPr="002313D4">
          <w:rPr>
            <w:szCs w:val="24"/>
          </w:rPr>
          <w:delText>will focus</w:delText>
        </w:r>
      </w:del>
      <w:ins w:id="6" w:author="OTWG" w:date="2020-02-10T10:14:00Z">
        <w:r w:rsidR="003D6885" w:rsidRPr="002313D4">
          <w:rPr>
            <w:szCs w:val="24"/>
          </w:rPr>
          <w:t>focus</w:t>
        </w:r>
        <w:r w:rsidR="000B21DC">
          <w:rPr>
            <w:szCs w:val="24"/>
          </w:rPr>
          <w:t>ses</w:t>
        </w:r>
      </w:ins>
      <w:r w:rsidR="003D6885" w:rsidRPr="002313D4">
        <w:rPr>
          <w:szCs w:val="24"/>
        </w:rPr>
        <w:t xml:space="preserve"> on</w:t>
      </w:r>
      <w:ins w:id="7" w:author="OTWG" w:date="2020-02-10T10:14:00Z">
        <w:r w:rsidR="000B21DC">
          <w:rPr>
            <w:szCs w:val="24"/>
          </w:rPr>
          <w:t xml:space="preserve"> developing</w:t>
        </w:r>
      </w:ins>
      <w:r w:rsidR="003D6885" w:rsidRPr="002313D4">
        <w:rPr>
          <w:szCs w:val="24"/>
        </w:rPr>
        <w:t xml:space="preserve"> training </w:t>
      </w:r>
      <w:r w:rsidR="003D6885">
        <w:rPr>
          <w:szCs w:val="24"/>
        </w:rPr>
        <w:t xml:space="preserve">to support </w:t>
      </w:r>
      <w:r w:rsidR="003D6885" w:rsidRPr="002313D4">
        <w:rPr>
          <w:szCs w:val="24"/>
        </w:rPr>
        <w:t>the reliable operation of the ERCOT System</w:t>
      </w:r>
      <w:r w:rsidR="003D6885">
        <w:rPr>
          <w:szCs w:val="24"/>
        </w:rPr>
        <w:t xml:space="preserve">. </w:t>
      </w:r>
      <w:r w:rsidR="003D6885" w:rsidRPr="002313D4">
        <w:rPr>
          <w:szCs w:val="24"/>
        </w:rPr>
        <w:t xml:space="preserve"> The </w:t>
      </w:r>
      <w:r w:rsidR="003D6885">
        <w:rPr>
          <w:szCs w:val="24"/>
        </w:rPr>
        <w:t>O</w:t>
      </w:r>
      <w:r w:rsidR="003D6885" w:rsidRPr="002313D4">
        <w:rPr>
          <w:szCs w:val="24"/>
        </w:rPr>
        <w:t xml:space="preserve">TWG </w:t>
      </w:r>
      <w:r w:rsidR="003D6885">
        <w:rPr>
          <w:szCs w:val="24"/>
        </w:rPr>
        <w:t>will</w:t>
      </w:r>
      <w:r w:rsidR="003D6885" w:rsidRPr="002313D4">
        <w:rPr>
          <w:szCs w:val="24"/>
        </w:rPr>
        <w:t xml:space="preserve"> provid</w:t>
      </w:r>
      <w:r w:rsidR="003D6885">
        <w:rPr>
          <w:szCs w:val="24"/>
        </w:rPr>
        <w:t>e</w:t>
      </w:r>
      <w:r w:rsidR="003D6885" w:rsidRPr="002313D4">
        <w:rPr>
          <w:szCs w:val="24"/>
        </w:rPr>
        <w:t xml:space="preserve"> a forum to discuss and provide guidance on training</w:t>
      </w:r>
      <w:del w:id="8" w:author="OTWG" w:date="2020-02-10T10:14:00Z">
        <w:r w:rsidRPr="002313D4">
          <w:rPr>
            <w:szCs w:val="24"/>
          </w:rPr>
          <w:delText xml:space="preserve"> </w:delText>
        </w:r>
      </w:del>
      <w:ins w:id="9" w:author="OTWG" w:date="2020-02-10T10:14:00Z">
        <w:r w:rsidR="000B21DC">
          <w:rPr>
            <w:szCs w:val="24"/>
          </w:rPr>
          <w:t>-</w:t>
        </w:r>
      </w:ins>
      <w:r w:rsidR="003D6885" w:rsidRPr="002313D4">
        <w:rPr>
          <w:szCs w:val="24"/>
        </w:rPr>
        <w:t xml:space="preserve">related issues affecting the various </w:t>
      </w:r>
      <w:r w:rsidR="003D6885">
        <w:rPr>
          <w:szCs w:val="24"/>
        </w:rPr>
        <w:t>M</w:t>
      </w:r>
      <w:r w:rsidR="003D6885" w:rsidRPr="002313D4">
        <w:rPr>
          <w:szCs w:val="24"/>
        </w:rPr>
        <w:t xml:space="preserve">arket </w:t>
      </w:r>
      <w:r w:rsidR="003D6885">
        <w:rPr>
          <w:szCs w:val="24"/>
        </w:rPr>
        <w:t>P</w:t>
      </w:r>
      <w:r w:rsidR="003D6885" w:rsidRPr="002313D4">
        <w:rPr>
          <w:szCs w:val="24"/>
        </w:rPr>
        <w:t xml:space="preserve">articipants within </w:t>
      </w:r>
      <w:r w:rsidR="003D6885">
        <w:rPr>
          <w:szCs w:val="24"/>
        </w:rPr>
        <w:t xml:space="preserve">the </w:t>
      </w:r>
      <w:r w:rsidR="003D6885" w:rsidRPr="002313D4">
        <w:rPr>
          <w:szCs w:val="24"/>
        </w:rPr>
        <w:t>ERCOT</w:t>
      </w:r>
      <w:r w:rsidR="003D6885">
        <w:rPr>
          <w:szCs w:val="24"/>
        </w:rPr>
        <w:t xml:space="preserve"> Region.</w:t>
      </w:r>
      <w:r w:rsidR="003D6885">
        <w:t xml:space="preserve"> </w:t>
      </w:r>
      <w:r w:rsidR="003D6885" w:rsidRPr="008D4416">
        <w:t xml:space="preserve">The </w:t>
      </w:r>
      <w:r w:rsidR="003D6885">
        <w:t xml:space="preserve">OTWG </w:t>
      </w:r>
      <w:r w:rsidR="003D6885" w:rsidRPr="008D4416">
        <w:t>will report its activities to ROS on a regular basis as directed by ROS.</w:t>
      </w:r>
    </w:p>
    <w:p w14:paraId="465A6D0F" w14:textId="77777777" w:rsidR="003D6885" w:rsidRDefault="003D6885" w:rsidP="005C138D">
      <w:pPr>
        <w:rPr>
          <w:szCs w:val="24"/>
        </w:rPr>
      </w:pPr>
    </w:p>
    <w:p w14:paraId="1616BAD5" w14:textId="77777777" w:rsidR="003D6885" w:rsidRDefault="003D6885" w:rsidP="00E460E4">
      <w:pPr>
        <w:rPr>
          <w:ins w:id="10" w:author="OTWG" w:date="2020-02-10T10:14:00Z"/>
          <w:szCs w:val="24"/>
        </w:rPr>
      </w:pPr>
      <w:ins w:id="11" w:author="OTWG" w:date="2020-02-10T10:14:00Z">
        <w:r>
          <w:rPr>
            <w:szCs w:val="24"/>
          </w:rPr>
          <w:t>OTWG includes the following sub-groups:</w:t>
        </w:r>
      </w:ins>
    </w:p>
    <w:p w14:paraId="010A43D1" w14:textId="77777777" w:rsidR="00E460E4" w:rsidRDefault="003D6885" w:rsidP="003D6885">
      <w:pPr>
        <w:pStyle w:val="ListParagraph"/>
        <w:numPr>
          <w:ilvl w:val="0"/>
          <w:numId w:val="1"/>
        </w:numPr>
        <w:rPr>
          <w:ins w:id="12" w:author="OTWG" w:date="2020-02-10T10:14:00Z"/>
          <w:szCs w:val="24"/>
        </w:rPr>
      </w:pPr>
      <w:ins w:id="13" w:author="OTWG" w:date="2020-02-10T10:14:00Z">
        <w:r>
          <w:rPr>
            <w:szCs w:val="24"/>
          </w:rPr>
          <w:t xml:space="preserve">ERCOT Operator Certification Task Force (EOCTF): this </w:t>
        </w:r>
        <w:r w:rsidR="006459A7" w:rsidRPr="003D6885">
          <w:rPr>
            <w:szCs w:val="24"/>
          </w:rPr>
          <w:t>sub</w:t>
        </w:r>
        <w:r w:rsidR="00755DB5" w:rsidRPr="003D6885">
          <w:rPr>
            <w:szCs w:val="24"/>
          </w:rPr>
          <w:t>-group</w:t>
        </w:r>
        <w:r w:rsidR="006459A7" w:rsidRPr="003D6885">
          <w:rPr>
            <w:szCs w:val="24"/>
          </w:rPr>
          <w:t xml:space="preserve"> </w:t>
        </w:r>
        <w:r>
          <w:rPr>
            <w:szCs w:val="24"/>
          </w:rPr>
          <w:t>works</w:t>
        </w:r>
        <w:r w:rsidR="006459A7" w:rsidRPr="003D6885">
          <w:rPr>
            <w:szCs w:val="24"/>
          </w:rPr>
          <w:t xml:space="preserve"> with ERCOT </w:t>
        </w:r>
        <w:r w:rsidR="000B21DC">
          <w:rPr>
            <w:szCs w:val="24"/>
          </w:rPr>
          <w:t xml:space="preserve">staff </w:t>
        </w:r>
        <w:r w:rsidR="006459A7" w:rsidRPr="003D6885">
          <w:rPr>
            <w:szCs w:val="24"/>
          </w:rPr>
          <w:t xml:space="preserve">to update </w:t>
        </w:r>
        <w:r w:rsidR="000B21DC" w:rsidRPr="003D6885">
          <w:rPr>
            <w:szCs w:val="24"/>
          </w:rPr>
          <w:t>questions</w:t>
        </w:r>
        <w:r w:rsidR="000B21DC">
          <w:rPr>
            <w:szCs w:val="24"/>
          </w:rPr>
          <w:t xml:space="preserve"> for</w:t>
        </w:r>
        <w:r w:rsidR="000B21DC" w:rsidRPr="003D6885">
          <w:rPr>
            <w:szCs w:val="24"/>
          </w:rPr>
          <w:t xml:space="preserve"> </w:t>
        </w:r>
        <w:r w:rsidR="000B21DC">
          <w:rPr>
            <w:szCs w:val="24"/>
          </w:rPr>
          <w:t xml:space="preserve">the </w:t>
        </w:r>
        <w:r w:rsidR="006459A7" w:rsidRPr="003D6885">
          <w:rPr>
            <w:szCs w:val="24"/>
          </w:rPr>
          <w:t xml:space="preserve">ERCOT </w:t>
        </w:r>
        <w:r w:rsidR="000B21DC">
          <w:rPr>
            <w:szCs w:val="24"/>
          </w:rPr>
          <w:t>operator c</w:t>
        </w:r>
        <w:r w:rsidR="006459A7" w:rsidRPr="003D6885">
          <w:rPr>
            <w:szCs w:val="24"/>
          </w:rPr>
          <w:t xml:space="preserve">ertification </w:t>
        </w:r>
        <w:r w:rsidR="000B21DC">
          <w:rPr>
            <w:szCs w:val="24"/>
          </w:rPr>
          <w:t>e</w:t>
        </w:r>
        <w:r w:rsidR="0057160F" w:rsidRPr="003D6885">
          <w:rPr>
            <w:szCs w:val="24"/>
          </w:rPr>
          <w:t xml:space="preserve">xam as necessary </w:t>
        </w:r>
        <w:r w:rsidR="00BC479D">
          <w:rPr>
            <w:szCs w:val="24"/>
          </w:rPr>
          <w:t xml:space="preserve">and </w:t>
        </w:r>
        <w:r w:rsidR="0057160F" w:rsidRPr="003D6885">
          <w:rPr>
            <w:szCs w:val="24"/>
          </w:rPr>
          <w:t xml:space="preserve">to support updates of the ERCOT Fundamentals Manual.  </w:t>
        </w:r>
        <w:r w:rsidR="002101FE">
          <w:rPr>
            <w:szCs w:val="24"/>
          </w:rPr>
          <w:t xml:space="preserve">Membership in this sub-group is limited to </w:t>
        </w:r>
        <w:r w:rsidR="00BC479D">
          <w:rPr>
            <w:szCs w:val="24"/>
          </w:rPr>
          <w:t>individuals who have passed</w:t>
        </w:r>
        <w:r w:rsidR="000B21DC">
          <w:rPr>
            <w:szCs w:val="24"/>
          </w:rPr>
          <w:t xml:space="preserve"> the</w:t>
        </w:r>
        <w:r w:rsidR="00BC479D">
          <w:rPr>
            <w:szCs w:val="24"/>
          </w:rPr>
          <w:t xml:space="preserve"> ERCOT operator certification exam.</w:t>
        </w:r>
        <w:r w:rsidR="002101FE">
          <w:rPr>
            <w:szCs w:val="24"/>
          </w:rPr>
          <w:t xml:space="preserve"> </w:t>
        </w:r>
      </w:ins>
    </w:p>
    <w:p w14:paraId="01D85284" w14:textId="77777777" w:rsidR="003D6885" w:rsidRDefault="003D6885" w:rsidP="003D6885">
      <w:pPr>
        <w:pStyle w:val="ListParagraph"/>
        <w:numPr>
          <w:ilvl w:val="0"/>
          <w:numId w:val="1"/>
        </w:numPr>
        <w:rPr>
          <w:ins w:id="14" w:author="OTWG" w:date="2020-02-10T10:14:00Z"/>
          <w:szCs w:val="24"/>
        </w:rPr>
      </w:pPr>
      <w:ins w:id="15" w:author="OTWG" w:date="2020-02-10T10:14:00Z">
        <w:r>
          <w:rPr>
            <w:szCs w:val="24"/>
          </w:rPr>
          <w:t>Black Start Training Task Force (BSTTF): this sub-group works</w:t>
        </w:r>
        <w:r w:rsidRPr="003D6885">
          <w:rPr>
            <w:szCs w:val="24"/>
          </w:rPr>
          <w:t xml:space="preserve"> with ERCOT</w:t>
        </w:r>
        <w:r w:rsidR="000B21DC">
          <w:rPr>
            <w:szCs w:val="24"/>
          </w:rPr>
          <w:t xml:space="preserve"> staff</w:t>
        </w:r>
        <w:r w:rsidRPr="003D6885">
          <w:rPr>
            <w:szCs w:val="24"/>
          </w:rPr>
          <w:t xml:space="preserve"> </w:t>
        </w:r>
        <w:r w:rsidR="00917CF2">
          <w:rPr>
            <w:szCs w:val="24"/>
          </w:rPr>
          <w:t xml:space="preserve">and the Black Start Working Group (BSWG) </w:t>
        </w:r>
        <w:r>
          <w:rPr>
            <w:szCs w:val="24"/>
          </w:rPr>
          <w:t xml:space="preserve">as needed </w:t>
        </w:r>
        <w:r w:rsidRPr="003D6885">
          <w:rPr>
            <w:szCs w:val="24"/>
          </w:rPr>
          <w:t>to</w:t>
        </w:r>
        <w:r>
          <w:rPr>
            <w:szCs w:val="24"/>
          </w:rPr>
          <w:t xml:space="preserve"> </w:t>
        </w:r>
        <w:r w:rsidR="00917CF2">
          <w:rPr>
            <w:szCs w:val="24"/>
          </w:rPr>
          <w:t>develop</w:t>
        </w:r>
        <w:r>
          <w:rPr>
            <w:szCs w:val="24"/>
          </w:rPr>
          <w:t xml:space="preserve"> </w:t>
        </w:r>
        <w:r w:rsidR="00917CF2">
          <w:rPr>
            <w:szCs w:val="24"/>
          </w:rPr>
          <w:t>annual Black Start/System Restoration</w:t>
        </w:r>
        <w:r>
          <w:rPr>
            <w:szCs w:val="24"/>
          </w:rPr>
          <w:t xml:space="preserve"> Training.</w:t>
        </w:r>
      </w:ins>
    </w:p>
    <w:p w14:paraId="62E23E29" w14:textId="77777777" w:rsidR="003D6885" w:rsidRDefault="003D6885" w:rsidP="003D6885">
      <w:pPr>
        <w:pStyle w:val="ListParagraph"/>
        <w:numPr>
          <w:ilvl w:val="0"/>
          <w:numId w:val="1"/>
        </w:numPr>
        <w:rPr>
          <w:ins w:id="16" w:author="OTWG" w:date="2020-02-10T10:14:00Z"/>
          <w:szCs w:val="24"/>
        </w:rPr>
      </w:pPr>
      <w:ins w:id="17" w:author="OTWG" w:date="2020-02-10T10:14:00Z">
        <w:r>
          <w:rPr>
            <w:szCs w:val="24"/>
          </w:rPr>
          <w:t xml:space="preserve">Operator Training Seminar Task Force (OTSTF): this sub-group works with ERCOT </w:t>
        </w:r>
        <w:r w:rsidR="000B21DC">
          <w:rPr>
            <w:szCs w:val="24"/>
          </w:rPr>
          <w:t xml:space="preserve">staff </w:t>
        </w:r>
        <w:r>
          <w:rPr>
            <w:szCs w:val="24"/>
          </w:rPr>
          <w:t>to develop training topics</w:t>
        </w:r>
        <w:r w:rsidR="00350DE4">
          <w:rPr>
            <w:szCs w:val="24"/>
          </w:rPr>
          <w:t>, test questions,</w:t>
        </w:r>
        <w:r>
          <w:rPr>
            <w:szCs w:val="24"/>
          </w:rPr>
          <w:t xml:space="preserve"> and secure presenters for ERCOT’</w:t>
        </w:r>
        <w:r w:rsidR="00BC479D">
          <w:rPr>
            <w:szCs w:val="24"/>
          </w:rPr>
          <w:t xml:space="preserve">s </w:t>
        </w:r>
        <w:r w:rsidR="00917CF2">
          <w:rPr>
            <w:szCs w:val="24"/>
          </w:rPr>
          <w:t xml:space="preserve">annual </w:t>
        </w:r>
        <w:r w:rsidR="00BC479D">
          <w:rPr>
            <w:szCs w:val="24"/>
          </w:rPr>
          <w:t>Operator</w:t>
        </w:r>
        <w:r>
          <w:rPr>
            <w:szCs w:val="24"/>
          </w:rPr>
          <w:t xml:space="preserve"> Training Seminar.  </w:t>
        </w:r>
      </w:ins>
    </w:p>
    <w:p w14:paraId="1C7796AE" w14:textId="77777777" w:rsidR="003D6885" w:rsidRDefault="003D6885" w:rsidP="00CF22E1">
      <w:pPr>
        <w:pStyle w:val="ListParagraph"/>
        <w:numPr>
          <w:ilvl w:val="0"/>
          <w:numId w:val="1"/>
        </w:numPr>
        <w:rPr>
          <w:ins w:id="18" w:author="OTWG" w:date="2020-02-10T10:14:00Z"/>
          <w:szCs w:val="24"/>
        </w:rPr>
      </w:pPr>
      <w:ins w:id="19" w:author="OTWG" w:date="2020-02-10T10:14:00Z">
        <w:r>
          <w:rPr>
            <w:szCs w:val="24"/>
          </w:rPr>
          <w:t>Severe Weather Drill Task Force (SWDTF)</w:t>
        </w:r>
        <w:r w:rsidR="00917CF2">
          <w:rPr>
            <w:szCs w:val="24"/>
          </w:rPr>
          <w:t>: this sub-group develops joint simulation training exercises for member companies in the ERCOT Interconnection</w:t>
        </w:r>
        <w:r>
          <w:rPr>
            <w:szCs w:val="24"/>
          </w:rPr>
          <w:t xml:space="preserve">. </w:t>
        </w:r>
      </w:ins>
    </w:p>
    <w:p w14:paraId="32DC4C08" w14:textId="77777777" w:rsidR="00F46C52" w:rsidRPr="003D6885" w:rsidRDefault="00F46C52" w:rsidP="00F46C52">
      <w:pPr>
        <w:pStyle w:val="ListParagraph"/>
        <w:numPr>
          <w:ilvl w:val="0"/>
          <w:numId w:val="1"/>
        </w:numPr>
        <w:rPr>
          <w:ins w:id="20" w:author="OTWG" w:date="2020-02-10T10:14:00Z"/>
          <w:szCs w:val="24"/>
        </w:rPr>
      </w:pPr>
      <w:ins w:id="21" w:author="OTWG" w:date="2020-02-10T10:14:00Z">
        <w:r w:rsidRPr="00F46C52">
          <w:rPr>
            <w:szCs w:val="24"/>
          </w:rPr>
          <w:t>Human Performance Improvement Task Force (HPITF)</w:t>
        </w:r>
        <w:r>
          <w:rPr>
            <w:szCs w:val="24"/>
          </w:rPr>
          <w:t xml:space="preserve">: this sub-group works to </w:t>
        </w:r>
        <w:r w:rsidR="00FD33E1">
          <w:rPr>
            <w:szCs w:val="24"/>
          </w:rPr>
          <w:t>integrate</w:t>
        </w:r>
        <w:r w:rsidRPr="00F46C52">
          <w:rPr>
            <w:szCs w:val="24"/>
          </w:rPr>
          <w:t xml:space="preserve"> Human Performance </w:t>
        </w:r>
        <w:r w:rsidR="00FD33E1">
          <w:rPr>
            <w:szCs w:val="24"/>
          </w:rPr>
          <w:t xml:space="preserve">principles </w:t>
        </w:r>
        <w:r w:rsidR="00917CF2">
          <w:rPr>
            <w:szCs w:val="24"/>
          </w:rPr>
          <w:t xml:space="preserve">and industry lessons learned </w:t>
        </w:r>
        <w:r w:rsidR="00FD33E1">
          <w:rPr>
            <w:szCs w:val="24"/>
          </w:rPr>
          <w:t>into training</w:t>
        </w:r>
        <w:r w:rsidR="00917CF2">
          <w:rPr>
            <w:szCs w:val="24"/>
          </w:rPr>
          <w:t>.</w:t>
        </w:r>
      </w:ins>
    </w:p>
    <w:p w14:paraId="485D98EF" w14:textId="77777777" w:rsidR="00C37780" w:rsidRPr="008D4416" w:rsidRDefault="00C37780" w:rsidP="00C37780">
      <w:pPr>
        <w:jc w:val="both"/>
        <w:rPr>
          <w:ins w:id="22" w:author="OTWG" w:date="2020-02-10T10:14:00Z"/>
        </w:rPr>
      </w:pPr>
    </w:p>
    <w:p w14:paraId="49C0F459" w14:textId="77777777" w:rsidR="00C37780" w:rsidRDefault="00C37780" w:rsidP="00C37780">
      <w:pPr>
        <w:jc w:val="both"/>
      </w:pPr>
      <w:r w:rsidRPr="008D4416">
        <w:t xml:space="preserve">The </w:t>
      </w:r>
      <w:r w:rsidR="006459A7">
        <w:t xml:space="preserve">OTWG </w:t>
      </w:r>
      <w:r w:rsidRPr="008D4416">
        <w:t xml:space="preserve">is responsible for coordinating with ERCOT, the ROS, and other working groups as appropriate to identify and recommend changes to support the </w:t>
      </w:r>
      <w:r w:rsidR="0086661F">
        <w:t xml:space="preserve">Nodal </w:t>
      </w:r>
      <w:r w:rsidRPr="008D4416">
        <w:t xml:space="preserve">Protocols, Operating Guides, NERC Reliability Standards </w:t>
      </w:r>
      <w:r w:rsidR="006459A7">
        <w:t xml:space="preserve">and training </w:t>
      </w:r>
      <w:r w:rsidR="00551B2F">
        <w:t>criteria that has</w:t>
      </w:r>
      <w:r w:rsidR="006459A7">
        <w:t xml:space="preserve"> operational impacts on the ERCOT </w:t>
      </w:r>
      <w:r w:rsidR="0086661F">
        <w:t>System</w:t>
      </w:r>
      <w:r w:rsidR="006459A7">
        <w:t xml:space="preserve">. </w:t>
      </w:r>
    </w:p>
    <w:p w14:paraId="0A6AC6EA" w14:textId="77777777" w:rsidR="00350DE4" w:rsidRDefault="00C37780" w:rsidP="00C37780">
      <w:pPr>
        <w:jc w:val="both"/>
      </w:pPr>
      <w:r>
        <w:t> </w:t>
      </w:r>
    </w:p>
    <w:p w14:paraId="3D5DA48C" w14:textId="1CF96F83" w:rsidR="00C37780" w:rsidRDefault="00350DE4" w:rsidP="00C37780">
      <w:pPr>
        <w:jc w:val="both"/>
      </w:pPr>
      <w:ins w:id="23" w:author="OTWG" w:date="2020-02-10T10:14:00Z">
        <w:r>
          <w:t xml:space="preserve">OTWG </w:t>
        </w:r>
      </w:ins>
      <w:r w:rsidR="00C37780">
        <w:t xml:space="preserve">Membership </w:t>
      </w:r>
      <w:r w:rsidR="00B82B76">
        <w:t xml:space="preserve">should </w:t>
      </w:r>
      <w:r w:rsidR="00C37780">
        <w:t>consist of representatives from Transmission and/or Distribution Service Providers (</w:t>
      </w:r>
      <w:r w:rsidR="0086661F">
        <w:t>“</w:t>
      </w:r>
      <w:r w:rsidR="00C37780">
        <w:t>TDSPs</w:t>
      </w:r>
      <w:r w:rsidR="0086661F">
        <w:t>”</w:t>
      </w:r>
      <w:r w:rsidR="00C37780">
        <w:t>), Transmission Operators,</w:t>
      </w:r>
      <w:r w:rsidR="00C37780" w:rsidRPr="00560C8F">
        <w:t xml:space="preserve"> </w:t>
      </w:r>
      <w:r w:rsidR="00C37780">
        <w:t>Resource Entities, and Qualified Scheduling Entities (</w:t>
      </w:r>
      <w:r w:rsidR="0086661F">
        <w:t>“</w:t>
      </w:r>
      <w:r w:rsidR="00C37780">
        <w:t>QSEs</w:t>
      </w:r>
      <w:r w:rsidR="0086661F">
        <w:t>”</w:t>
      </w:r>
      <w:r w:rsidR="00C37780">
        <w:t xml:space="preserve">) </w:t>
      </w:r>
      <w:r w:rsidR="00551B2F">
        <w:t>who</w:t>
      </w:r>
      <w:r w:rsidR="007557B0">
        <w:t>, as</w:t>
      </w:r>
      <w:r w:rsidR="00551B2F">
        <w:t xml:space="preserve"> a part of their duties</w:t>
      </w:r>
      <w:r w:rsidR="007557B0">
        <w:t>, are</w:t>
      </w:r>
      <w:r w:rsidR="00551B2F">
        <w:t xml:space="preserve"> responsible for the training of </w:t>
      </w:r>
      <w:r w:rsidR="00551B2F">
        <w:lastRenderedPageBreak/>
        <w:t xml:space="preserve">operational personnel. </w:t>
      </w:r>
      <w:r w:rsidR="00755DB5">
        <w:t xml:space="preserve">Participation </w:t>
      </w:r>
      <w:r w:rsidR="00C37780">
        <w:t>by ERCOT</w:t>
      </w:r>
      <w:r w:rsidR="000B21DC">
        <w:t xml:space="preserve"> </w:t>
      </w:r>
      <w:ins w:id="24" w:author="OTWG" w:date="2020-02-10T10:14:00Z">
        <w:r w:rsidR="000B21DC">
          <w:t>staff</w:t>
        </w:r>
        <w:r w:rsidR="00C37780">
          <w:t xml:space="preserve"> </w:t>
        </w:r>
      </w:ins>
      <w:r w:rsidR="00C37780">
        <w:t>is required</w:t>
      </w:r>
      <w:r w:rsidR="003B1566">
        <w:t xml:space="preserve"> for the OTWG and </w:t>
      </w:r>
      <w:del w:id="25" w:author="OTWG" w:date="2020-02-10T10:14:00Z">
        <w:r w:rsidR="003B1566">
          <w:delText>E</w:delText>
        </w:r>
        <w:r w:rsidR="00AA1B8F">
          <w:delText>R</w:delText>
        </w:r>
        <w:r w:rsidR="003B1566">
          <w:delText>COT Fundamentals Exam Task Force</w:delText>
        </w:r>
      </w:del>
      <w:ins w:id="26" w:author="OTWG" w:date="2020-02-10T10:14:00Z">
        <w:r w:rsidR="000B21DC">
          <w:t>its sub-groups,</w:t>
        </w:r>
      </w:ins>
      <w:r w:rsidR="00D258E0">
        <w:t xml:space="preserve"> and the Chair </w:t>
      </w:r>
      <w:r w:rsidR="00F368D6">
        <w:t xml:space="preserve">or Vise Chair </w:t>
      </w:r>
      <w:ins w:id="27" w:author="OTWG" w:date="2020-02-10T10:14:00Z">
        <w:r w:rsidR="000B21DC">
          <w:t xml:space="preserve">of OTWG </w:t>
        </w:r>
      </w:ins>
      <w:r w:rsidR="00F368D6">
        <w:t xml:space="preserve">should </w:t>
      </w:r>
      <w:r w:rsidR="00D258E0">
        <w:t>be an ERCOT employee</w:t>
      </w:r>
      <w:r w:rsidR="00C37780">
        <w:t xml:space="preserve">. </w:t>
      </w:r>
      <w:ins w:id="28" w:author="OTWG" w:date="2020-02-10T10:14:00Z">
        <w:r w:rsidR="00C37780">
          <w:t xml:space="preserve"> </w:t>
        </w:r>
        <w:r w:rsidR="004E44A9">
          <w:t>Staff of the</w:t>
        </w:r>
      </w:ins>
      <w:r w:rsidR="004E44A9">
        <w:t xml:space="preserve"> </w:t>
      </w:r>
      <w:r w:rsidR="00C37780">
        <w:t>Public Utility Commission of Texas (</w:t>
      </w:r>
      <w:r w:rsidR="0086661F">
        <w:t>“</w:t>
      </w:r>
      <w:r w:rsidR="00C37780">
        <w:t>PUCT</w:t>
      </w:r>
      <w:r w:rsidR="0086661F">
        <w:t>”</w:t>
      </w:r>
      <w:r w:rsidR="00C37780">
        <w:t>), the Texas Reliability Entity (</w:t>
      </w:r>
      <w:r w:rsidR="0086661F">
        <w:t>“</w:t>
      </w:r>
      <w:r w:rsidR="00C37780">
        <w:t>T</w:t>
      </w:r>
      <w:r w:rsidR="0086661F">
        <w:t xml:space="preserve">exas </w:t>
      </w:r>
      <w:r w:rsidR="00C37780">
        <w:t>RE</w:t>
      </w:r>
      <w:r w:rsidR="0086661F">
        <w:t>”</w:t>
      </w:r>
      <w:r w:rsidR="00C37780">
        <w:t xml:space="preserve">), NERC and any other appropriate governing agency may </w:t>
      </w:r>
      <w:r w:rsidR="00755DB5">
        <w:t>participate as well</w:t>
      </w:r>
      <w:r w:rsidR="00C37780">
        <w:t xml:space="preserve">.  </w:t>
      </w:r>
    </w:p>
    <w:p w14:paraId="4C7E68C6" w14:textId="77777777" w:rsidR="006459A7" w:rsidRDefault="006459A7" w:rsidP="00C37780">
      <w:pPr>
        <w:jc w:val="both"/>
        <w:rPr>
          <w:szCs w:val="24"/>
        </w:rPr>
      </w:pPr>
    </w:p>
    <w:p w14:paraId="28864C92" w14:textId="3C1033F7" w:rsidR="002E02DA" w:rsidRDefault="00024F1A" w:rsidP="00C37780">
      <w:pPr>
        <w:jc w:val="both"/>
        <w:rPr>
          <w:szCs w:val="24"/>
        </w:rPr>
      </w:pPr>
      <w:del w:id="29" w:author="OTWG" w:date="2020-02-10T10:14:00Z">
        <w:r>
          <w:rPr>
            <w:szCs w:val="24"/>
          </w:rPr>
          <w:delText xml:space="preserve">The </w:delText>
        </w:r>
      </w:del>
      <w:r>
        <w:rPr>
          <w:szCs w:val="24"/>
        </w:rPr>
        <w:t xml:space="preserve">OTWG </w:t>
      </w:r>
      <w:ins w:id="30" w:author="OTWG" w:date="2020-02-10T10:14:00Z">
        <w:r w:rsidR="002101FE">
          <w:rPr>
            <w:szCs w:val="24"/>
          </w:rPr>
          <w:t xml:space="preserve">meetings </w:t>
        </w:r>
        <w:r>
          <w:rPr>
            <w:szCs w:val="24"/>
          </w:rPr>
          <w:t>will</w:t>
        </w:r>
        <w:r w:rsidR="002101FE">
          <w:rPr>
            <w:szCs w:val="24"/>
          </w:rPr>
          <w:t xml:space="preserve"> consist of both open and closed sessions.</w:t>
        </w:r>
        <w:r w:rsidR="004E44A9">
          <w:rPr>
            <w:szCs w:val="24"/>
          </w:rPr>
          <w:t xml:space="preserve">  Participation in open session</w:t>
        </w:r>
        <w:r w:rsidR="002101FE">
          <w:rPr>
            <w:szCs w:val="24"/>
          </w:rPr>
          <w:t xml:space="preserve"> is not limited to particular types of individuals.  </w:t>
        </w:r>
        <w:r w:rsidR="00350DE4">
          <w:rPr>
            <w:szCs w:val="24"/>
          </w:rPr>
          <w:t>M</w:t>
        </w:r>
        <w:r w:rsidR="002101FE">
          <w:rPr>
            <w:szCs w:val="24"/>
          </w:rPr>
          <w:t>eetings of OTWG sub-groups (EOCTF, BSTTF, OTSTF, SWDTF</w:t>
        </w:r>
        <w:r w:rsidR="00F46C52">
          <w:rPr>
            <w:szCs w:val="24"/>
          </w:rPr>
          <w:t>, and HPITF</w:t>
        </w:r>
        <w:r w:rsidR="002101FE">
          <w:rPr>
            <w:szCs w:val="24"/>
          </w:rPr>
          <w:t xml:space="preserve">) </w:t>
        </w:r>
      </w:ins>
      <w:r w:rsidR="002101FE">
        <w:rPr>
          <w:szCs w:val="24"/>
        </w:rPr>
        <w:t xml:space="preserve">will be </w:t>
      </w:r>
      <w:del w:id="31" w:author="OTWG" w:date="2020-02-10T10:14:00Z">
        <w:r>
          <w:rPr>
            <w:szCs w:val="24"/>
          </w:rPr>
          <w:delText xml:space="preserve">an OPEN meeting for all aspects of the OTWG as listed above with the </w:delText>
        </w:r>
        <w:r w:rsidR="002E02DA" w:rsidRPr="002E02DA">
          <w:rPr>
            <w:b/>
            <w:szCs w:val="24"/>
          </w:rPr>
          <w:delText>EXCEPTION</w:delText>
        </w:r>
        <w:r w:rsidR="002E02DA">
          <w:rPr>
            <w:szCs w:val="24"/>
          </w:rPr>
          <w:delText xml:space="preserve"> of</w:delText>
        </w:r>
        <w:r>
          <w:rPr>
            <w:szCs w:val="24"/>
          </w:rPr>
          <w:delText xml:space="preserve"> the ERCOT </w:delText>
        </w:r>
        <w:r w:rsidR="00755DB5">
          <w:rPr>
            <w:szCs w:val="24"/>
          </w:rPr>
          <w:delText xml:space="preserve">Fundamentals </w:delText>
        </w:r>
        <w:r>
          <w:rPr>
            <w:szCs w:val="24"/>
          </w:rPr>
          <w:delText>Exam Task Force</w:delText>
        </w:r>
        <w:r w:rsidR="00755DB5">
          <w:rPr>
            <w:szCs w:val="24"/>
          </w:rPr>
          <w:delText>.</w:delText>
        </w:r>
      </w:del>
      <w:ins w:id="32" w:author="OTWG" w:date="2020-02-10T10:14:00Z">
        <w:r w:rsidR="002101FE">
          <w:rPr>
            <w:szCs w:val="24"/>
          </w:rPr>
          <w:t xml:space="preserve">in closed session. </w:t>
        </w:r>
      </w:ins>
      <w:r w:rsidR="002101FE">
        <w:rPr>
          <w:szCs w:val="24"/>
        </w:rPr>
        <w:t xml:space="preserve"> </w:t>
      </w:r>
      <w:r w:rsidR="00755DB5">
        <w:rPr>
          <w:szCs w:val="24"/>
        </w:rPr>
        <w:t>Members</w:t>
      </w:r>
      <w:r w:rsidR="00C37780">
        <w:rPr>
          <w:szCs w:val="24"/>
        </w:rPr>
        <w:t xml:space="preserve"> </w:t>
      </w:r>
      <w:r w:rsidR="0057160F">
        <w:rPr>
          <w:szCs w:val="24"/>
        </w:rPr>
        <w:t>who wish to participate in</w:t>
      </w:r>
      <w:r w:rsidR="002101FE">
        <w:rPr>
          <w:szCs w:val="24"/>
        </w:rPr>
        <w:t xml:space="preserve"> </w:t>
      </w:r>
      <w:del w:id="33" w:author="OTWG" w:date="2020-02-10T10:14:00Z">
        <w:r w:rsidR="0057160F">
          <w:rPr>
            <w:szCs w:val="24"/>
          </w:rPr>
          <w:delText xml:space="preserve">the ERCOT </w:delText>
        </w:r>
        <w:r w:rsidR="00755DB5">
          <w:rPr>
            <w:szCs w:val="24"/>
          </w:rPr>
          <w:delText xml:space="preserve">Fundamentals </w:delText>
        </w:r>
        <w:r w:rsidR="0057160F">
          <w:rPr>
            <w:szCs w:val="24"/>
          </w:rPr>
          <w:delText>Exam Task Force</w:delText>
        </w:r>
      </w:del>
      <w:ins w:id="34" w:author="OTWG" w:date="2020-02-10T10:14:00Z">
        <w:r w:rsidR="002101FE">
          <w:rPr>
            <w:szCs w:val="24"/>
          </w:rPr>
          <w:t>closed sessions of OTWG or the OTWG sub-groups</w:t>
        </w:r>
      </w:ins>
      <w:r w:rsidR="002101FE">
        <w:rPr>
          <w:szCs w:val="24"/>
        </w:rPr>
        <w:t xml:space="preserve"> must</w:t>
      </w:r>
      <w:del w:id="35" w:author="OTWG" w:date="2020-02-10T10:14:00Z">
        <w:r w:rsidR="002E02DA">
          <w:rPr>
            <w:szCs w:val="24"/>
          </w:rPr>
          <w:delText xml:space="preserve"> </w:delText>
        </w:r>
        <w:r w:rsidR="00B82B76">
          <w:rPr>
            <w:szCs w:val="24"/>
          </w:rPr>
          <w:delText>be an</w:delText>
        </w:r>
        <w:r w:rsidR="002E02DA">
          <w:rPr>
            <w:szCs w:val="24"/>
          </w:rPr>
          <w:delText xml:space="preserve"> ERCOT Certified Operator and</w:delText>
        </w:r>
      </w:del>
      <w:r w:rsidR="002101FE">
        <w:rPr>
          <w:szCs w:val="24"/>
        </w:rPr>
        <w:t xml:space="preserve"> </w:t>
      </w:r>
      <w:r w:rsidR="00C37780">
        <w:rPr>
          <w:szCs w:val="24"/>
        </w:rPr>
        <w:t>sign the appropriate ERCOT Non-Disclosure Agreement (</w:t>
      </w:r>
      <w:r w:rsidR="0086661F">
        <w:rPr>
          <w:szCs w:val="24"/>
        </w:rPr>
        <w:t>“</w:t>
      </w:r>
      <w:r w:rsidR="00C37780">
        <w:rPr>
          <w:szCs w:val="24"/>
        </w:rPr>
        <w:t>NDA</w:t>
      </w:r>
      <w:r w:rsidR="0086661F">
        <w:rPr>
          <w:szCs w:val="24"/>
        </w:rPr>
        <w:t>”</w:t>
      </w:r>
      <w:r w:rsidR="00C37780">
        <w:rPr>
          <w:szCs w:val="24"/>
        </w:rPr>
        <w:t xml:space="preserve">) and receive approval from ERCOT.  To facilitate this process, </w:t>
      </w:r>
      <w:del w:id="36" w:author="OTWG" w:date="2020-02-10T10:14:00Z">
        <w:r w:rsidR="00C37780">
          <w:rPr>
            <w:szCs w:val="24"/>
          </w:rPr>
          <w:delText>you</w:delText>
        </w:r>
      </w:del>
      <w:ins w:id="37" w:author="OTWG" w:date="2020-02-10T10:14:00Z">
        <w:r w:rsidR="004E44A9">
          <w:rPr>
            <w:szCs w:val="24"/>
          </w:rPr>
          <w:t>members</w:t>
        </w:r>
      </w:ins>
      <w:r w:rsidR="004E44A9">
        <w:rPr>
          <w:szCs w:val="24"/>
        </w:rPr>
        <w:t xml:space="preserve"> </w:t>
      </w:r>
      <w:r w:rsidR="00C37780">
        <w:rPr>
          <w:szCs w:val="24"/>
        </w:rPr>
        <w:t>may email the ERCOT Legal department at</w:t>
      </w:r>
      <w:hyperlink r:id="rId8" w:history="1"/>
      <w:hyperlink r:id="rId9" w:history="1"/>
      <w:r w:rsidR="00C37780">
        <w:rPr>
          <w:szCs w:val="24"/>
        </w:rPr>
        <w:t xml:space="preserve"> NDA@ercot.com.  </w:t>
      </w:r>
      <w:r w:rsidR="00755DB5">
        <w:rPr>
          <w:szCs w:val="24"/>
        </w:rPr>
        <w:t>M</w:t>
      </w:r>
      <w:r w:rsidR="00C37780">
        <w:rPr>
          <w:szCs w:val="24"/>
        </w:rPr>
        <w:t>ember</w:t>
      </w:r>
      <w:r w:rsidR="00755DB5">
        <w:rPr>
          <w:szCs w:val="24"/>
        </w:rPr>
        <w:t>s</w:t>
      </w:r>
      <w:r w:rsidR="00C37780">
        <w:rPr>
          <w:szCs w:val="24"/>
        </w:rPr>
        <w:t xml:space="preserve"> must also agree to the terms of the Antitrust Admonition.</w:t>
      </w:r>
    </w:p>
    <w:p w14:paraId="4334524F" w14:textId="77777777" w:rsidR="00C37780" w:rsidRDefault="00C37780" w:rsidP="00C37780">
      <w:pPr>
        <w:jc w:val="both"/>
        <w:rPr>
          <w:szCs w:val="24"/>
        </w:rPr>
      </w:pPr>
    </w:p>
    <w:p w14:paraId="49466F4C" w14:textId="0FAC48DF" w:rsidR="00C37780" w:rsidRPr="0086253F" w:rsidRDefault="00C37780" w:rsidP="00C37780">
      <w:pPr>
        <w:jc w:val="both"/>
      </w:pPr>
      <w:r>
        <w:t>Management of the membership list</w:t>
      </w:r>
      <w:r w:rsidR="003B1566">
        <w:t xml:space="preserve">s for the OTWG and </w:t>
      </w:r>
      <w:del w:id="38" w:author="OTWG" w:date="2020-02-10T10:14:00Z">
        <w:r w:rsidR="003B1566">
          <w:delText>ERCOT Fundamentals Task Force</w:delText>
        </w:r>
      </w:del>
      <w:ins w:id="39" w:author="OTWG" w:date="2020-02-10T10:14:00Z">
        <w:r w:rsidR="00BC479D">
          <w:t>OTWG sub-groups</w:t>
        </w:r>
      </w:ins>
      <w:r w:rsidR="00BC479D">
        <w:t xml:space="preserve"> </w:t>
      </w:r>
      <w:r>
        <w:t xml:space="preserve">shall be the responsibility of ERCOT and coordinated with the </w:t>
      </w:r>
      <w:r w:rsidR="00D85F2F">
        <w:t>OTWG chair</w:t>
      </w:r>
      <w:r>
        <w:t xml:space="preserve">.  Once approved, members shall be permitted access to the </w:t>
      </w:r>
      <w:r w:rsidR="003B1566">
        <w:t xml:space="preserve">appropriate </w:t>
      </w:r>
      <w:r>
        <w:t>e-mail distribution list</w:t>
      </w:r>
      <w:r w:rsidR="003B1566">
        <w:t>s.</w:t>
      </w:r>
      <w:r>
        <w:t xml:space="preserve"> </w:t>
      </w:r>
      <w:r w:rsidR="003B1566">
        <w:t xml:space="preserve">Members of </w:t>
      </w:r>
      <w:del w:id="40" w:author="OTWG" w:date="2020-02-10T10:14:00Z">
        <w:r w:rsidR="003B1566">
          <w:delText>the ERCOT Fundamentals Task Force</w:delText>
        </w:r>
      </w:del>
      <w:ins w:id="41" w:author="OTWG" w:date="2020-02-10T10:14:00Z">
        <w:r w:rsidR="00350DE4">
          <w:t>EOCTF</w:t>
        </w:r>
      </w:ins>
      <w:r w:rsidR="00350DE4">
        <w:t xml:space="preserve"> </w:t>
      </w:r>
      <w:r w:rsidR="003B1566">
        <w:t xml:space="preserve">will also receive access to the </w:t>
      </w:r>
      <w:r>
        <w:t>appropriate ERCOT Secure Documents Library</w:t>
      </w:r>
      <w:del w:id="42" w:author="OTWG" w:date="2020-02-10T10:14:00Z">
        <w:r>
          <w:delText>,</w:delText>
        </w:r>
      </w:del>
      <w:r>
        <w:t xml:space="preserve"> and</w:t>
      </w:r>
      <w:del w:id="43" w:author="OTWG" w:date="2020-02-10T10:14:00Z">
        <w:r>
          <w:delText xml:space="preserve"> </w:delText>
        </w:r>
        <w:r w:rsidR="003B1566">
          <w:delText>the</w:delText>
        </w:r>
      </w:del>
      <w:r>
        <w:t xml:space="preserve"> </w:t>
      </w:r>
      <w:r w:rsidR="003B1566">
        <w:t xml:space="preserve">permission </w:t>
      </w:r>
      <w:r>
        <w:t xml:space="preserve">to attend </w:t>
      </w:r>
      <w:r w:rsidR="002E02DA">
        <w:t xml:space="preserve">ERCOT Certification Exam writing workshops. </w:t>
      </w:r>
    </w:p>
    <w:p w14:paraId="2E28A534" w14:textId="77777777" w:rsidR="00C37780" w:rsidRDefault="00C37780" w:rsidP="00C37780">
      <w:pPr>
        <w:jc w:val="both"/>
      </w:pPr>
      <w:r>
        <w:t> </w:t>
      </w:r>
    </w:p>
    <w:p w14:paraId="685699A0" w14:textId="77777777" w:rsidR="00C37780" w:rsidRDefault="00C37780" w:rsidP="00C37780">
      <w:pPr>
        <w:jc w:val="both"/>
      </w:pPr>
      <w:r>
        <w:t xml:space="preserve">The ROS Chair, with ROS confirmation, approves the </w:t>
      </w:r>
      <w:r w:rsidR="00D85F2F">
        <w:t>OTWG chair</w:t>
      </w:r>
      <w:r>
        <w:t xml:space="preserve"> and vice chair as recommended by </w:t>
      </w:r>
      <w:r w:rsidR="002E02DA">
        <w:t xml:space="preserve">the </w:t>
      </w:r>
      <w:r w:rsidR="00D85F2F">
        <w:t>OTWG.</w:t>
      </w:r>
    </w:p>
    <w:p w14:paraId="5F743B19" w14:textId="77777777" w:rsidR="00C37780" w:rsidRDefault="00C37780" w:rsidP="00C37780">
      <w:pPr>
        <w:jc w:val="both"/>
        <w:rPr>
          <w:del w:id="44" w:author="OTWG" w:date="2020-02-10T10:14:00Z"/>
        </w:rPr>
      </w:pPr>
      <w:del w:id="45" w:author="OTWG" w:date="2020-02-10T10:14:00Z">
        <w:r>
          <w:delText xml:space="preserve"> </w:delText>
        </w:r>
      </w:del>
    </w:p>
    <w:p w14:paraId="5D5071E1" w14:textId="77777777" w:rsidR="00C37780" w:rsidRDefault="00C37780" w:rsidP="00C37780">
      <w:pPr>
        <w:jc w:val="both"/>
      </w:pPr>
    </w:p>
    <w:p w14:paraId="722DAE03" w14:textId="77777777" w:rsidR="00C37780" w:rsidRDefault="00C37780" w:rsidP="00C37780">
      <w:pPr>
        <w:jc w:val="both"/>
      </w:pPr>
      <w:r>
        <w:t>When consensus cannot be achieved on an issue, it is presented to the ROS for disposition.</w:t>
      </w:r>
    </w:p>
    <w:p w14:paraId="5D798ACB" w14:textId="77777777" w:rsidR="00C37780" w:rsidRDefault="00C37780" w:rsidP="00C37780">
      <w:pPr>
        <w:jc w:val="both"/>
      </w:pPr>
    </w:p>
    <w:p w14:paraId="1ACE888E" w14:textId="77777777" w:rsidR="00C37780" w:rsidRDefault="00C37780" w:rsidP="00C37780">
      <w:pPr>
        <w:jc w:val="both"/>
      </w:pPr>
      <w:r>
        <w:t xml:space="preserve">The chair of the </w:t>
      </w:r>
      <w:r w:rsidR="00D85F2F">
        <w:t>OTWG schedules</w:t>
      </w:r>
      <w:r>
        <w:t xml:space="preserve"> meetings as required to discharge its responsibilities.</w:t>
      </w:r>
    </w:p>
    <w:p w14:paraId="00597E44" w14:textId="77777777" w:rsidR="00D7620A" w:rsidRDefault="00D7620A"/>
    <w:sectPr w:rsidR="00D7620A">
      <w:footerReference w:type="default" r:id="rId10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2A08E" w14:textId="77777777" w:rsidR="004E6F33" w:rsidRDefault="004E6F33">
      <w:r>
        <w:separator/>
      </w:r>
    </w:p>
  </w:endnote>
  <w:endnote w:type="continuationSeparator" w:id="0">
    <w:p w14:paraId="162BCB67" w14:textId="77777777" w:rsidR="004E6F33" w:rsidRDefault="004E6F33">
      <w:r>
        <w:continuationSeparator/>
      </w:r>
    </w:p>
  </w:endnote>
  <w:endnote w:type="continuationNotice" w:id="1">
    <w:p w14:paraId="541C5B35" w14:textId="77777777" w:rsidR="004E6F33" w:rsidRDefault="004E6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D9F8B" w14:textId="77777777" w:rsidR="001A0E90" w:rsidRDefault="001E128C">
    <w:pPr>
      <w:pStyle w:val="Footer"/>
      <w:jc w:val="center"/>
      <w:rPr>
        <w:rStyle w:val="PageNumber"/>
        <w:sz w:val="22"/>
      </w:rPr>
    </w:pPr>
  </w:p>
  <w:p w14:paraId="30EE4AC0" w14:textId="77777777" w:rsidR="001A0E90" w:rsidRDefault="00D85F2F">
    <w:pPr>
      <w:pStyle w:val="Footer"/>
      <w:jc w:val="center"/>
      <w:rPr>
        <w:rStyle w:val="PageNumber"/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1E128C">
      <w:rPr>
        <w:rStyle w:val="PageNumber"/>
        <w:noProof/>
        <w:sz w:val="22"/>
      </w:rPr>
      <w:t>1</w:t>
    </w:r>
    <w:r>
      <w:rPr>
        <w:rStyle w:val="PageNumber"/>
        <w:sz w:val="22"/>
      </w:rPr>
      <w:fldChar w:fldCharType="end"/>
    </w:r>
  </w:p>
  <w:p w14:paraId="40B672E4" w14:textId="175B395F" w:rsidR="001A0E90" w:rsidRDefault="00D85F2F">
    <w:pPr>
      <w:pStyle w:val="Footer"/>
      <w:rPr>
        <w:sz w:val="22"/>
      </w:rPr>
    </w:pPr>
    <w:del w:id="46" w:author="OTWG" w:date="2020-02-10T10:14:00Z">
      <w:r>
        <w:rPr>
          <w:sz w:val="22"/>
        </w:rPr>
        <w:delText>BSWG</w:delText>
      </w:r>
    </w:del>
    <w:ins w:id="47" w:author="OTWG" w:date="2020-02-10T10:14:00Z">
      <w:r w:rsidR="000770E6">
        <w:rPr>
          <w:sz w:val="22"/>
        </w:rPr>
        <w:t>OTWG</w:t>
      </w:r>
    </w:ins>
    <w:r w:rsidR="000770E6">
      <w:rPr>
        <w:sz w:val="22"/>
      </w:rPr>
      <w:t xml:space="preserve"> </w:t>
    </w:r>
    <w:r>
      <w:rPr>
        <w:sz w:val="22"/>
      </w:rPr>
      <w:t xml:space="preserve">Scope – Approved </w:t>
    </w:r>
    <w:del w:id="48" w:author="OTWG" w:date="2020-02-10T10:14:00Z">
      <w:r>
        <w:rPr>
          <w:sz w:val="22"/>
        </w:rPr>
        <w:delText>061611</w:delText>
      </w:r>
    </w:del>
    <w:r w:rsidR="00EA4DCC">
      <w:rPr>
        <w:sz w:val="22"/>
      </w:rPr>
      <w:t>XXXX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80786" w14:textId="77777777" w:rsidR="004E6F33" w:rsidRDefault="004E6F33">
      <w:r>
        <w:separator/>
      </w:r>
    </w:p>
  </w:footnote>
  <w:footnote w:type="continuationSeparator" w:id="0">
    <w:p w14:paraId="465C1889" w14:textId="77777777" w:rsidR="004E6F33" w:rsidRDefault="004E6F33">
      <w:r>
        <w:continuationSeparator/>
      </w:r>
    </w:p>
  </w:footnote>
  <w:footnote w:type="continuationNotice" w:id="1">
    <w:p w14:paraId="10BC6FCF" w14:textId="77777777" w:rsidR="004E6F33" w:rsidRDefault="004E6F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E5E7D"/>
    <w:multiLevelType w:val="hybridMultilevel"/>
    <w:tmpl w:val="46882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80"/>
    <w:rsid w:val="00024F1A"/>
    <w:rsid w:val="000601E0"/>
    <w:rsid w:val="000770E6"/>
    <w:rsid w:val="0008367A"/>
    <w:rsid w:val="000B21DC"/>
    <w:rsid w:val="00132A46"/>
    <w:rsid w:val="0014520A"/>
    <w:rsid w:val="001E128C"/>
    <w:rsid w:val="00202D0E"/>
    <w:rsid w:val="002101FE"/>
    <w:rsid w:val="00234237"/>
    <w:rsid w:val="00297493"/>
    <w:rsid w:val="002E02DA"/>
    <w:rsid w:val="00350DE4"/>
    <w:rsid w:val="003B1566"/>
    <w:rsid w:val="003D6885"/>
    <w:rsid w:val="00480DC6"/>
    <w:rsid w:val="00494D9A"/>
    <w:rsid w:val="004A63C4"/>
    <w:rsid w:val="004E44A9"/>
    <w:rsid w:val="004E61BD"/>
    <w:rsid w:val="004E6F33"/>
    <w:rsid w:val="00532EA5"/>
    <w:rsid w:val="00551B2F"/>
    <w:rsid w:val="00555EF9"/>
    <w:rsid w:val="0057160F"/>
    <w:rsid w:val="005C138D"/>
    <w:rsid w:val="00621668"/>
    <w:rsid w:val="006459A7"/>
    <w:rsid w:val="0073603B"/>
    <w:rsid w:val="007557B0"/>
    <w:rsid w:val="00755DB5"/>
    <w:rsid w:val="00756273"/>
    <w:rsid w:val="007B62DD"/>
    <w:rsid w:val="007C532B"/>
    <w:rsid w:val="007D281C"/>
    <w:rsid w:val="00833295"/>
    <w:rsid w:val="00853080"/>
    <w:rsid w:val="0086661F"/>
    <w:rsid w:val="00880446"/>
    <w:rsid w:val="008A0664"/>
    <w:rsid w:val="008A49F5"/>
    <w:rsid w:val="00917CF2"/>
    <w:rsid w:val="009F2CE8"/>
    <w:rsid w:val="00A23EDD"/>
    <w:rsid w:val="00A80245"/>
    <w:rsid w:val="00AA1B8F"/>
    <w:rsid w:val="00B30D6F"/>
    <w:rsid w:val="00B5113B"/>
    <w:rsid w:val="00B82B76"/>
    <w:rsid w:val="00BC479D"/>
    <w:rsid w:val="00C37780"/>
    <w:rsid w:val="00CD2168"/>
    <w:rsid w:val="00CF22E1"/>
    <w:rsid w:val="00D258E0"/>
    <w:rsid w:val="00D7620A"/>
    <w:rsid w:val="00D85F2F"/>
    <w:rsid w:val="00E460E4"/>
    <w:rsid w:val="00EA4DCC"/>
    <w:rsid w:val="00EE05A8"/>
    <w:rsid w:val="00EE0E8C"/>
    <w:rsid w:val="00F24E89"/>
    <w:rsid w:val="00F368D6"/>
    <w:rsid w:val="00F46C52"/>
    <w:rsid w:val="00FD33E1"/>
    <w:rsid w:val="00FE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A69DEBE-2A43-4A35-8E4E-928AE164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37780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C37780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7780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C37780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styleId="Footer">
    <w:name w:val="footer"/>
    <w:basedOn w:val="Normal"/>
    <w:link w:val="FooterChar"/>
    <w:rsid w:val="00C377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778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C37780"/>
  </w:style>
  <w:style w:type="paragraph" w:styleId="BalloonText">
    <w:name w:val="Balloon Text"/>
    <w:basedOn w:val="Normal"/>
    <w:link w:val="BalloonTextChar"/>
    <w:uiPriority w:val="99"/>
    <w:semiHidden/>
    <w:unhideWhenUsed/>
    <w:rsid w:val="002E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D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0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6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6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66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D68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0E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75835-9422-4C32-93BA-F39BD5C5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Blackmer, Kelly</dc:creator>
  <cp:lastModifiedBy>Suzy Clifton </cp:lastModifiedBy>
  <cp:revision>3</cp:revision>
  <dcterms:created xsi:type="dcterms:W3CDTF">2020-02-21T15:33:00Z</dcterms:created>
  <dcterms:modified xsi:type="dcterms:W3CDTF">2020-02-21T17:24:00Z</dcterms:modified>
</cp:coreProperties>
</file>